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647859F1"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1B34F4">
        <w:rPr>
          <w:rStyle w:val="Strong"/>
          <w:b/>
          <w:bCs w:val="0"/>
          <w:sz w:val="24"/>
          <w:szCs w:val="24"/>
        </w:rPr>
        <w:t>21</w:t>
      </w:r>
      <w:r w:rsidR="00D7229C" w:rsidRPr="00DF2302">
        <w:rPr>
          <w:rStyle w:val="Strong"/>
          <w:b/>
          <w:bCs w:val="0"/>
          <w:sz w:val="24"/>
          <w:szCs w:val="24"/>
        </w:rPr>
        <w:t>-</w:t>
      </w:r>
      <w:r w:rsidR="001B34F4">
        <w:rPr>
          <w:rStyle w:val="Strong"/>
          <w:b/>
          <w:bCs w:val="0"/>
          <w:sz w:val="24"/>
          <w:szCs w:val="24"/>
        </w:rPr>
        <w:t>G016</w:t>
      </w:r>
      <w:r w:rsidR="007C0D3A" w:rsidRPr="00DF2302">
        <w:rPr>
          <w:rStyle w:val="Strong"/>
          <w:b/>
          <w:bCs w:val="0"/>
          <w:sz w:val="24"/>
          <w:szCs w:val="24"/>
        </w:rPr>
        <w:t>-</w:t>
      </w:r>
      <w:bookmarkEnd w:id="1"/>
      <w:bookmarkEnd w:id="2"/>
      <w:bookmarkEnd w:id="3"/>
      <w:bookmarkEnd w:id="4"/>
      <w:r w:rsidR="001B34F4">
        <w:rPr>
          <w:rStyle w:val="Strong"/>
          <w:b/>
          <w:bCs w:val="0"/>
          <w:sz w:val="24"/>
          <w:szCs w:val="24"/>
        </w:rPr>
        <w:t>24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&lt;It should be decided in advance whether or not the budget should be disclosed&gt;</w:t>
      </w:r>
    </w:p>
    <w:p w14:paraId="131A5BF8" w14:textId="5B3BE69A"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B52A14" w:rsidRPr="00DF2302">
        <w:rPr>
          <w:rFonts w:ascii="Calibri" w:hAnsi="Calibri" w:cs="Calibri"/>
          <w:highlight w:val="yellow"/>
          <w:lang w:val="en-GB"/>
        </w:rPr>
        <w:t>0</w:t>
      </w:r>
      <w:r w:rsidRPr="00DF2302">
        <w:rPr>
          <w:rFonts w:ascii="Calibri" w:hAnsi="Calibri" w:cs="Calibri"/>
          <w:highlight w:val="yellow"/>
          <w:lang w:val="en-GB"/>
        </w:rPr>
        <w:t>0,000</w:t>
      </w:r>
      <w:r w:rsidRPr="00DF2302">
        <w:rPr>
          <w:rFonts w:ascii="Calibri" w:hAnsi="Calibri" w:cs="Calibri"/>
          <w:lang w:val="en-GB"/>
        </w:rPr>
        <w:t>,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1A637C" w:rsidRDefault="00DE3F38" w:rsidP="006E17EC">
            <w:pPr>
              <w:pStyle w:val="TableContents"/>
              <w:rPr>
                <w:rFonts w:asciiTheme="minorHAnsi" w:hAnsiTheme="minorHAnsi"/>
                <w:sz w:val="22"/>
                <w:szCs w:val="22"/>
                <w:lang w:eastAsia="en-US"/>
              </w:rPr>
            </w:pPr>
            <w:r w:rsidRPr="001A637C">
              <w:rPr>
                <w:rFonts w:asciiTheme="minorHAnsi" w:hAnsiTheme="minorHAnsi"/>
                <w:sz w:val="22"/>
                <w:szCs w:val="22"/>
                <w:lang w:eastAsia="en-US"/>
              </w:rPr>
              <w:t xml:space="preserve">Firm/consortium’s experience and reputation </w:t>
            </w:r>
            <w:r w:rsidR="00B52A14" w:rsidRPr="001A637C">
              <w:rPr>
                <w:rFonts w:asciiTheme="minorHAnsi" w:hAnsiTheme="minorHAnsi"/>
                <w:sz w:val="22"/>
                <w:szCs w:val="22"/>
                <w:lang w:eastAsia="en-US"/>
              </w:rPr>
              <w:t>with</w:t>
            </w:r>
            <w:r w:rsidRPr="001A637C">
              <w:rPr>
                <w:rFonts w:asciiTheme="minorHAnsi" w:hAnsiTheme="minorHAnsi"/>
                <w:sz w:val="22"/>
                <w:szCs w:val="22"/>
                <w:lang w:eastAsia="en-US"/>
              </w:rPr>
              <w:t xml:space="preserve"> similar </w:t>
            </w:r>
            <w:r w:rsidR="00AD3DBB" w:rsidRPr="001A637C">
              <w:rPr>
                <w:rFonts w:asciiTheme="minorHAnsi" w:hAnsiTheme="minorHAnsi"/>
                <w:sz w:val="22"/>
                <w:szCs w:val="22"/>
                <w:lang w:eastAsia="en-US"/>
              </w:rPr>
              <w:t>supply of Goods</w:t>
            </w:r>
          </w:p>
        </w:tc>
        <w:tc>
          <w:tcPr>
            <w:tcW w:w="5367" w:type="dxa"/>
            <w:shd w:val="clear" w:color="auto" w:fill="auto"/>
          </w:tcPr>
          <w:p w14:paraId="3ADDF29E" w14:textId="597BCFA0" w:rsidR="006E17EC" w:rsidRPr="001A637C" w:rsidRDefault="001A637C" w:rsidP="005B38E4">
            <w:pPr>
              <w:pStyle w:val="TableContents"/>
              <w:numPr>
                <w:ilvl w:val="0"/>
                <w:numId w:val="3"/>
              </w:numPr>
              <w:rPr>
                <w:rFonts w:asciiTheme="minorHAnsi" w:hAnsiTheme="minorHAnsi"/>
                <w:sz w:val="22"/>
                <w:szCs w:val="22"/>
              </w:rPr>
            </w:pPr>
            <w:r w:rsidRPr="001A637C">
              <w:rPr>
                <w:rFonts w:asciiTheme="minorHAnsi" w:hAnsiTheme="minorHAnsi"/>
                <w:sz w:val="22"/>
                <w:szCs w:val="22"/>
              </w:rPr>
              <w:t xml:space="preserve">Should have at least 2 </w:t>
            </w:r>
            <w:r w:rsidR="00DB55E3" w:rsidRPr="001A637C">
              <w:rPr>
                <w:rFonts w:asciiTheme="minorHAnsi" w:hAnsiTheme="minorHAnsi"/>
                <w:sz w:val="22"/>
                <w:szCs w:val="22"/>
              </w:rPr>
              <w:t>experiences</w:t>
            </w:r>
            <w:r w:rsidRPr="001A637C">
              <w:rPr>
                <w:rFonts w:asciiTheme="minorHAnsi" w:hAnsiTheme="minorHAnsi"/>
                <w:sz w:val="22"/>
                <w:szCs w:val="22"/>
              </w:rPr>
              <w:t xml:space="preserve"> from other body on supplying the same goods needed</w:t>
            </w:r>
          </w:p>
        </w:tc>
        <w:tc>
          <w:tcPr>
            <w:tcW w:w="1360" w:type="dxa"/>
            <w:shd w:val="clear" w:color="auto" w:fill="auto"/>
            <w:vAlign w:val="center"/>
          </w:tcPr>
          <w:p w14:paraId="6FB170A3" w14:textId="2B05659F" w:rsidR="006E17EC" w:rsidRPr="001A637C" w:rsidRDefault="001A637C" w:rsidP="006E17EC">
            <w:pPr>
              <w:pStyle w:val="TableContents"/>
              <w:jc w:val="center"/>
              <w:rPr>
                <w:rFonts w:asciiTheme="minorHAnsi" w:hAnsiTheme="minorHAnsi"/>
                <w:sz w:val="22"/>
                <w:szCs w:val="22"/>
                <w:lang w:eastAsia="en-US"/>
              </w:rPr>
            </w:pPr>
            <w:r w:rsidRPr="001A637C">
              <w:rPr>
                <w:rFonts w:asciiTheme="minorHAnsi" w:hAnsiTheme="minorHAnsi"/>
                <w:sz w:val="22"/>
                <w:szCs w:val="22"/>
                <w:lang w:eastAsia="en-US"/>
              </w:rPr>
              <w:t>20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1A637C" w:rsidRDefault="00AD3DBB" w:rsidP="006E17EC">
            <w:pPr>
              <w:pStyle w:val="TableContents"/>
              <w:rPr>
                <w:rFonts w:asciiTheme="minorHAnsi" w:hAnsiTheme="minorHAnsi"/>
                <w:sz w:val="22"/>
                <w:szCs w:val="22"/>
                <w:lang w:eastAsia="en-US"/>
              </w:rPr>
            </w:pPr>
            <w:r w:rsidRPr="001A637C">
              <w:rPr>
                <w:rFonts w:asciiTheme="minorHAnsi" w:hAnsiTheme="minorHAnsi"/>
                <w:sz w:val="22"/>
                <w:szCs w:val="22"/>
                <w:lang w:eastAsia="en-US"/>
              </w:rPr>
              <w:t>Delivery time</w:t>
            </w:r>
          </w:p>
        </w:tc>
        <w:tc>
          <w:tcPr>
            <w:tcW w:w="5367" w:type="dxa"/>
            <w:shd w:val="clear" w:color="auto" w:fill="auto"/>
          </w:tcPr>
          <w:p w14:paraId="4BA71FA2" w14:textId="7F6FB8F9" w:rsidR="006E17EC" w:rsidRPr="001A637C" w:rsidRDefault="001A637C" w:rsidP="001D3BEC">
            <w:pPr>
              <w:pStyle w:val="TableContents"/>
              <w:numPr>
                <w:ilvl w:val="0"/>
                <w:numId w:val="4"/>
              </w:numPr>
              <w:rPr>
                <w:rFonts w:asciiTheme="minorHAnsi" w:hAnsiTheme="minorHAnsi"/>
                <w:sz w:val="22"/>
                <w:szCs w:val="22"/>
              </w:rPr>
            </w:pPr>
            <w:r w:rsidRPr="001A637C">
              <w:rPr>
                <w:rFonts w:asciiTheme="minorHAnsi" w:hAnsiTheme="minorHAnsi"/>
                <w:sz w:val="22"/>
                <w:szCs w:val="22"/>
              </w:rPr>
              <w:t xml:space="preserve">Should provide a well detailed delivery plan of not more </w:t>
            </w:r>
            <w:r w:rsidR="00DB55E3" w:rsidRPr="001A637C">
              <w:rPr>
                <w:rFonts w:asciiTheme="minorHAnsi" w:hAnsiTheme="minorHAnsi"/>
                <w:sz w:val="22"/>
                <w:szCs w:val="22"/>
              </w:rPr>
              <w:t>than</w:t>
            </w:r>
            <w:r w:rsidRPr="001A637C">
              <w:rPr>
                <w:rFonts w:asciiTheme="minorHAnsi" w:hAnsiTheme="minorHAnsi"/>
                <w:sz w:val="22"/>
                <w:szCs w:val="22"/>
              </w:rPr>
              <w:t xml:space="preserve"> 2 </w:t>
            </w:r>
            <w:r w:rsidR="009729A5" w:rsidRPr="001A637C">
              <w:rPr>
                <w:rFonts w:asciiTheme="minorHAnsi" w:hAnsiTheme="minorHAnsi"/>
                <w:sz w:val="22"/>
                <w:szCs w:val="22"/>
              </w:rPr>
              <w:t>months</w:t>
            </w:r>
          </w:p>
        </w:tc>
        <w:tc>
          <w:tcPr>
            <w:tcW w:w="1360" w:type="dxa"/>
            <w:shd w:val="clear" w:color="auto" w:fill="auto"/>
            <w:vAlign w:val="center"/>
          </w:tcPr>
          <w:p w14:paraId="657554B4" w14:textId="3895C762" w:rsidR="006E17EC" w:rsidRPr="001A637C" w:rsidRDefault="001A637C" w:rsidP="006E17EC">
            <w:pPr>
              <w:pStyle w:val="TableContents"/>
              <w:jc w:val="center"/>
              <w:rPr>
                <w:rFonts w:asciiTheme="minorHAnsi" w:hAnsiTheme="minorHAnsi"/>
                <w:sz w:val="22"/>
                <w:szCs w:val="22"/>
                <w:lang w:eastAsia="en-US"/>
              </w:rPr>
            </w:pPr>
            <w:r w:rsidRPr="001A637C">
              <w:rPr>
                <w:rFonts w:asciiTheme="minorHAnsi" w:hAnsiTheme="minorHAnsi"/>
                <w:sz w:val="22"/>
                <w:szCs w:val="22"/>
                <w:lang w:eastAsia="en-US"/>
              </w:rPr>
              <w:t>20</w:t>
            </w:r>
          </w:p>
        </w:tc>
      </w:tr>
      <w:tr w:rsidR="006E17EC" w:rsidRPr="00DF2302" w14:paraId="7395E14D" w14:textId="77777777" w:rsidTr="006E17EC">
        <w:trPr>
          <w:cantSplit/>
          <w:tblHeader/>
        </w:trPr>
        <w:tc>
          <w:tcPr>
            <w:tcW w:w="2430" w:type="dxa"/>
            <w:shd w:val="clear" w:color="auto" w:fill="auto"/>
            <w:vAlign w:val="center"/>
          </w:tcPr>
          <w:p w14:paraId="58A5C5B6" w14:textId="7505C905" w:rsidR="006E17EC" w:rsidRPr="001A637C" w:rsidRDefault="00AC055D" w:rsidP="006E17EC">
            <w:pPr>
              <w:pStyle w:val="TableContents"/>
              <w:rPr>
                <w:rFonts w:asciiTheme="minorHAnsi" w:hAnsiTheme="minorHAnsi"/>
                <w:sz w:val="22"/>
                <w:szCs w:val="22"/>
                <w:lang w:eastAsia="en-US"/>
              </w:rPr>
            </w:pPr>
            <w:r w:rsidRPr="001A637C">
              <w:rPr>
                <w:rFonts w:asciiTheme="minorHAnsi" w:hAnsiTheme="minorHAnsi"/>
                <w:sz w:val="22"/>
                <w:szCs w:val="22"/>
                <w:lang w:eastAsia="en-US"/>
              </w:rPr>
              <w:t>Specifications</w:t>
            </w:r>
          </w:p>
        </w:tc>
        <w:tc>
          <w:tcPr>
            <w:tcW w:w="5367" w:type="dxa"/>
            <w:shd w:val="clear" w:color="auto" w:fill="auto"/>
          </w:tcPr>
          <w:p w14:paraId="23A8F695" w14:textId="353271CF" w:rsidR="006E17EC" w:rsidRPr="001A637C" w:rsidRDefault="001A637C" w:rsidP="00635A59">
            <w:pPr>
              <w:pStyle w:val="TableContents"/>
              <w:numPr>
                <w:ilvl w:val="0"/>
                <w:numId w:val="5"/>
              </w:numPr>
              <w:rPr>
                <w:rFonts w:asciiTheme="minorHAnsi" w:hAnsiTheme="minorHAnsi"/>
                <w:sz w:val="22"/>
                <w:szCs w:val="22"/>
              </w:rPr>
            </w:pPr>
            <w:r w:rsidRPr="001A637C">
              <w:rPr>
                <w:rFonts w:asciiTheme="minorHAnsi" w:hAnsiTheme="minorHAnsi"/>
                <w:sz w:val="22"/>
                <w:szCs w:val="22"/>
              </w:rPr>
              <w:t>Should comply with specs as detailed in the tender docs</w:t>
            </w:r>
          </w:p>
        </w:tc>
        <w:tc>
          <w:tcPr>
            <w:tcW w:w="1360" w:type="dxa"/>
            <w:shd w:val="clear" w:color="auto" w:fill="auto"/>
            <w:vAlign w:val="center"/>
          </w:tcPr>
          <w:p w14:paraId="240875A4" w14:textId="357BF207" w:rsidR="006E17EC" w:rsidRPr="001A637C" w:rsidRDefault="001A637C" w:rsidP="006E17EC">
            <w:pPr>
              <w:pStyle w:val="TableContents"/>
              <w:jc w:val="center"/>
              <w:rPr>
                <w:rFonts w:asciiTheme="minorHAnsi" w:hAnsiTheme="minorHAnsi"/>
                <w:sz w:val="22"/>
                <w:szCs w:val="22"/>
                <w:lang w:eastAsia="en-US"/>
              </w:rPr>
            </w:pPr>
            <w:r w:rsidRPr="001A637C">
              <w:rPr>
                <w:rFonts w:asciiTheme="minorHAnsi" w:hAnsiTheme="minorHAnsi"/>
                <w:sz w:val="22"/>
                <w:szCs w:val="22"/>
                <w:lang w:eastAsia="en-US"/>
              </w:rPr>
              <w:t>40</w:t>
            </w:r>
          </w:p>
        </w:tc>
      </w:tr>
      <w:tr w:rsidR="006E17EC" w:rsidRPr="00DF2302" w14:paraId="59453870" w14:textId="77777777" w:rsidTr="006E17EC">
        <w:trPr>
          <w:cantSplit/>
          <w:tblHeader/>
        </w:trPr>
        <w:tc>
          <w:tcPr>
            <w:tcW w:w="2430" w:type="dxa"/>
            <w:shd w:val="clear" w:color="auto" w:fill="auto"/>
            <w:vAlign w:val="center"/>
          </w:tcPr>
          <w:p w14:paraId="57F1472D" w14:textId="38B64D0F" w:rsidR="006E17EC" w:rsidRPr="001A637C" w:rsidRDefault="001A637C" w:rsidP="006E17EC">
            <w:pPr>
              <w:pStyle w:val="TableContents"/>
              <w:jc w:val="both"/>
              <w:rPr>
                <w:rFonts w:asciiTheme="minorHAnsi" w:hAnsiTheme="minorHAnsi"/>
                <w:sz w:val="22"/>
                <w:szCs w:val="22"/>
                <w:lang w:eastAsia="en-US"/>
              </w:rPr>
            </w:pPr>
            <w:r w:rsidRPr="001A637C">
              <w:rPr>
                <w:rFonts w:asciiTheme="minorHAnsi" w:hAnsiTheme="minorHAnsi"/>
                <w:sz w:val="22"/>
                <w:szCs w:val="22"/>
                <w:lang w:eastAsia="en-US"/>
              </w:rPr>
              <w:t xml:space="preserve">Business operational license and registration  </w:t>
            </w:r>
          </w:p>
        </w:tc>
        <w:tc>
          <w:tcPr>
            <w:tcW w:w="5367" w:type="dxa"/>
            <w:shd w:val="clear" w:color="auto" w:fill="auto"/>
          </w:tcPr>
          <w:p w14:paraId="375ED5B7" w14:textId="04EECDB5" w:rsidR="006E17EC" w:rsidRPr="001A637C" w:rsidRDefault="001A637C" w:rsidP="001D3BEC">
            <w:pPr>
              <w:numPr>
                <w:ilvl w:val="0"/>
                <w:numId w:val="6"/>
              </w:numPr>
              <w:adjustRightInd w:val="0"/>
              <w:rPr>
                <w:rFonts w:asciiTheme="minorHAnsi" w:eastAsiaTheme="minorEastAsia" w:hAnsiTheme="minorHAnsi"/>
                <w:color w:val="000000"/>
                <w:sz w:val="22"/>
                <w:lang w:val="en-GB"/>
              </w:rPr>
            </w:pPr>
            <w:r w:rsidRPr="001A637C">
              <w:rPr>
                <w:rFonts w:asciiTheme="minorHAnsi" w:eastAsiaTheme="minorEastAsia" w:hAnsiTheme="minorHAnsi"/>
                <w:color w:val="000000"/>
                <w:sz w:val="22"/>
                <w:lang w:val="en-GB"/>
              </w:rPr>
              <w:t xml:space="preserve">Should have an operational license in place and a business registration </w:t>
            </w:r>
          </w:p>
        </w:tc>
        <w:tc>
          <w:tcPr>
            <w:tcW w:w="1360" w:type="dxa"/>
            <w:shd w:val="clear" w:color="auto" w:fill="auto"/>
            <w:vAlign w:val="center"/>
          </w:tcPr>
          <w:p w14:paraId="4C399CE7" w14:textId="0AEEA76F" w:rsidR="006E17EC" w:rsidRPr="001A637C" w:rsidRDefault="001A637C" w:rsidP="006E17EC">
            <w:pPr>
              <w:pStyle w:val="TableContents"/>
              <w:jc w:val="center"/>
              <w:rPr>
                <w:rFonts w:asciiTheme="minorHAnsi" w:hAnsiTheme="minorHAnsi"/>
                <w:sz w:val="22"/>
                <w:szCs w:val="22"/>
                <w:lang w:eastAsia="en-US"/>
              </w:rPr>
            </w:pPr>
            <w:r w:rsidRPr="001A637C">
              <w:rPr>
                <w:rFonts w:asciiTheme="minorHAnsi" w:hAnsiTheme="minorHAnsi"/>
                <w:sz w:val="22"/>
                <w:szCs w:val="22"/>
                <w:lang w:eastAsia="en-US"/>
              </w:rPr>
              <w:t>20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6"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7" w:author="Sven Erik" w:date="2020-08-26T15:40:00Z">
        <w:r w:rsidR="00B57649">
          <w:rPr>
            <w:rFonts w:ascii="Calibri" w:hAnsi="Calibri"/>
            <w:b/>
            <w:lang w:val="en-GB"/>
          </w:rPr>
          <w:t xml:space="preserve">) * </w:t>
        </w:r>
      </w:ins>
      <w:proofErr w:type="spellStart"/>
      <w:ins w:id="18"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proofErr w:type="spellStart"/>
      <w:r w:rsidRPr="00DF2302">
        <w:rPr>
          <w:rFonts w:ascii="Calibri" w:hAnsi="Calibri"/>
          <w:sz w:val="20"/>
          <w:szCs w:val="20"/>
          <w:lang w:val="en-GB"/>
        </w:rPr>
        <w:lastRenderedPageBreak/>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proofErr w:type="spellStart"/>
      <w:ins w:id="21"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416424">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D584A5" w14:textId="77777777" w:rsidR="004D208D" w:rsidRDefault="004D208D">
      <w:r>
        <w:separator/>
      </w:r>
    </w:p>
  </w:endnote>
  <w:endnote w:type="continuationSeparator" w:id="0">
    <w:p w14:paraId="46C802DA" w14:textId="77777777" w:rsidR="004D208D" w:rsidRDefault="004D2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735CB6" w:rsidRPr="00735CB6">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735CB6" w:rsidRPr="00735CB6">
      <w:rPr>
        <w:noProof/>
        <w:color w:val="17365D" w:themeColor="text2" w:themeShade="BF"/>
        <w:lang w:val="sv-SE"/>
      </w:rPr>
      <w:t>4</w:t>
    </w:r>
    <w:r>
      <w:rPr>
        <w:color w:val="17365D" w:themeColor="text2" w:themeShade="BF"/>
      </w:rPr>
      <w:fldChar w:fldCharType="end"/>
    </w:r>
  </w:p>
  <w:p w14:paraId="213B5D63" w14:textId="0B9FB59D" w:rsidR="00D15CF2" w:rsidRDefault="004878F3" w:rsidP="004878F3">
    <w:pPr>
      <w:pStyle w:val="Footer"/>
    </w:pPr>
    <w:r>
      <w:fldChar w:fldCharType="begin"/>
    </w:r>
    <w:r>
      <w:instrText xml:space="preserve"> DATE \@ "yyyy-MM-dd" </w:instrText>
    </w:r>
    <w:r>
      <w:fldChar w:fldCharType="separate"/>
    </w:r>
    <w:r w:rsidR="00DB55E3">
      <w:rPr>
        <w:noProof/>
      </w:rPr>
      <w:t>2024-05-16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23DDBE" w14:textId="77777777" w:rsidR="004D208D" w:rsidRDefault="004D208D">
      <w:r>
        <w:separator/>
      </w:r>
    </w:p>
  </w:footnote>
  <w:footnote w:type="continuationSeparator" w:id="0">
    <w:p w14:paraId="50E14EAA" w14:textId="77777777" w:rsidR="004D208D" w:rsidRDefault="004D20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766D6" w14:textId="680CAE49"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w:t>
    </w:r>
    <w:r w:rsidR="001B34F4">
      <w:rPr>
        <w:rStyle w:val="Strong"/>
      </w:rPr>
      <w:t>21</w:t>
    </w:r>
    <w:r w:rsidRPr="00AD3DBB">
      <w:rPr>
        <w:rStyle w:val="Strong"/>
      </w:rPr>
      <w:t>-</w:t>
    </w:r>
    <w:r w:rsidR="001B34F4">
      <w:rPr>
        <w:rStyle w:val="Strong"/>
      </w:rPr>
      <w:t>G016</w:t>
    </w:r>
    <w:r w:rsidRPr="00AD3DBB">
      <w:rPr>
        <w:rStyle w:val="Strong"/>
      </w:rPr>
      <w:t>-</w:t>
    </w:r>
    <w:r w:rsidR="001B34F4">
      <w:rPr>
        <w:rStyle w:val="Strong"/>
      </w:rPr>
      <w:t>24</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842771300">
    <w:abstractNumId w:val="2"/>
  </w:num>
  <w:num w:numId="2" w16cid:durableId="2076659962">
    <w:abstractNumId w:val="7"/>
  </w:num>
  <w:num w:numId="3" w16cid:durableId="1323769">
    <w:abstractNumId w:val="6"/>
  </w:num>
  <w:num w:numId="4" w16cid:durableId="1318339319">
    <w:abstractNumId w:val="5"/>
  </w:num>
  <w:num w:numId="5" w16cid:durableId="401490233">
    <w:abstractNumId w:val="0"/>
  </w:num>
  <w:num w:numId="6" w16cid:durableId="1618368970">
    <w:abstractNumId w:val="4"/>
  </w:num>
  <w:num w:numId="7" w16cid:durableId="46535583">
    <w:abstractNumId w:val="1"/>
  </w:num>
  <w:num w:numId="8" w16cid:durableId="986667418">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27556"/>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A637C"/>
    <w:rsid w:val="001B2828"/>
    <w:rsid w:val="001B28AC"/>
    <w:rsid w:val="001B34F4"/>
    <w:rsid w:val="001B54D2"/>
    <w:rsid w:val="001B6E4F"/>
    <w:rsid w:val="001C3455"/>
    <w:rsid w:val="001C491C"/>
    <w:rsid w:val="001C49D5"/>
    <w:rsid w:val="001C60C1"/>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603E"/>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7690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424"/>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08D"/>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5CB6"/>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24F5"/>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2519"/>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29A5"/>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731"/>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55D"/>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46F"/>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55E3"/>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2DC"/>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26CF"/>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123F19F-7ED2-4B1E-A848-5A61133319CF}">
  <ds:schemaRefs>
    <ds:schemaRef ds:uri="http://schemas.openxmlformats.org/officeDocument/2006/bibliography"/>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1292</TotalTime>
  <Pages>4</Pages>
  <Words>790</Words>
  <Characters>4504</Characters>
  <Application>Microsoft Office Word</Application>
  <DocSecurity>0</DocSecurity>
  <Lines>37</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5284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8</cp:revision>
  <cp:lastPrinted>2016-10-18T02:57:00Z</cp:lastPrinted>
  <dcterms:created xsi:type="dcterms:W3CDTF">2024-04-25T22:52:00Z</dcterms:created>
  <dcterms:modified xsi:type="dcterms:W3CDTF">2024-05-15T21:59:00Z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